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1CC19D21" w:rsidR="00192FEB" w:rsidRDefault="0013794D" w:rsidP="00192FEB">
      <w:pPr>
        <w:pStyle w:val="Documentnumber"/>
      </w:pPr>
      <w:r>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FADB833" w:rsidR="00D74AE1" w:rsidRPr="004259CB" w:rsidRDefault="00C20472" w:rsidP="00E270C5">
      <w:pPr>
        <w:pStyle w:val="Documentdate"/>
      </w:pPr>
      <w:r>
        <w:t>May</w:t>
      </w:r>
      <w:r w:rsidR="004259CB">
        <w:t xml:space="preserve"> 2018</w:t>
      </w:r>
    </w:p>
    <w:p w14:paraId="736EE89F" w14:textId="77777777" w:rsidR="00C20472" w:rsidRDefault="00C20472">
      <w:pPr>
        <w:spacing w:after="200" w:line="276" w:lineRule="auto"/>
        <w:rPr>
          <w:lang w:val="en-GB"/>
        </w:rPr>
        <w:sectPr w:rsidR="00C20472"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C20472" w:rsidRDefault="00C20472" w:rsidP="00C20472">
      <w:pPr>
        <w:spacing w:after="120"/>
        <w:rPr>
          <w:rFonts w:ascii="AvenirNext LT Pro Regular" w:hAnsi="AvenirNext LT Pro Regular"/>
          <w:b/>
          <w:sz w:val="22"/>
          <w:lang w:val="en-GB"/>
        </w:rPr>
      </w:pPr>
      <w:r w:rsidRPr="00C20472">
        <w:rPr>
          <w:rFonts w:ascii="AvenirNext LT Pro Regular" w:hAnsi="AvenirNext LT Pro Regular"/>
          <w:b/>
          <w:sz w:val="22"/>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the Safety of Life at Sea (SOLAS) </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Pr="00C20472">
        <w:rPr>
          <w:rFonts w:ascii="AvenirNext LT Pro Regular" w:hAnsi="AvenirNext LT Pro Regular"/>
          <w:sz w:val="22"/>
          <w:lang w:val="en-GB"/>
        </w:rPr>
        <w:t xml:space="preserve"> </w:t>
      </w:r>
      <w:r w:rsidRPr="00C20472">
        <w:rPr>
          <w:rFonts w:ascii="AvenirNext LT Pro Regular" w:hAnsi="AvenirNext LT Pro Regular"/>
          <w:i/>
          <w:sz w:val="22"/>
          <w:lang w:val="en-GB"/>
        </w:rPr>
        <w:t>[insert brief background text related to the Standard]</w:t>
      </w:r>
    </w:p>
    <w:p w14:paraId="2823E822"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defaul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322203">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322203">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322203">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322203">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322203">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322203">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322203">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4582584D" w:rsidR="004259CB" w:rsidRPr="004259CB" w:rsidRDefault="004259CB" w:rsidP="004259CB">
      <w:pPr>
        <w:pStyle w:val="BodyText"/>
      </w:pPr>
      <w:r w:rsidRPr="004259CB">
        <w:t xml:space="preserve">The IALA Strategic Vision for the period 2014-2026, adopted by the General Assembly in 2014, </w:t>
      </w:r>
      <w:r w:rsidR="00AC4A94">
        <w:t xml:space="preserve">includes the </w:t>
      </w:r>
      <w:r w:rsidRPr="004259CB">
        <w:t>Goal</w:t>
      </w:r>
      <w:r w:rsidR="00AC4A94">
        <w:t xml:space="preserve"> </w:t>
      </w:r>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31A9CB1"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BodyText"/>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BodyText"/>
      </w:pPr>
      <w:r>
        <w:t>IALA Standards may contain normative and i</w:t>
      </w:r>
      <w:r w:rsidR="004259CB" w:rsidRPr="004259CB">
        <w:t>nformative provisions.</w:t>
      </w:r>
    </w:p>
    <w:p w14:paraId="14AB05F0" w14:textId="2BED7FDB" w:rsidR="004259CB" w:rsidRPr="004259CB" w:rsidRDefault="004259CB" w:rsidP="004259CB">
      <w:pPr>
        <w:pStyle w:val="BodyText"/>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5B9EEEE1" w:rsidR="004259CB" w:rsidRPr="004259CB" w:rsidRDefault="00C20472" w:rsidP="004259CB">
      <w:pPr>
        <w:pStyle w:val="BodyText"/>
      </w:pPr>
      <w:r>
        <w:t xml:space="preserve">This Standard references normative </w:t>
      </w:r>
      <w:del w:id="17" w:author="Marie-Hélène Grillet" w:date="2017-04-20T16:53:00Z">
        <w:r w:rsidDel="00C20472">
          <w:delText>and i</w:delText>
        </w:r>
        <w:r w:rsidR="004259CB" w:rsidRPr="004259CB" w:rsidDel="00C20472">
          <w:delText xml:space="preserve">nformative </w:delText>
        </w:r>
      </w:del>
      <w:r w:rsidR="004259CB" w:rsidRPr="004259CB">
        <w:t>provisions, detailed in the listed IALA Recommendations, covering the following scope.</w:t>
      </w:r>
    </w:p>
    <w:p w14:paraId="6B52821E" w14:textId="475243ED" w:rsidR="004A4A3F" w:rsidRDefault="009724BE" w:rsidP="009724BE">
      <w:pPr>
        <w:pStyle w:val="Bullet1"/>
      </w:pPr>
      <w:r w:rsidRPr="009724BE">
        <w:t>Harmonised maritime connectivity framework (C</w:t>
      </w:r>
      <w:r>
        <w:t xml:space="preserve">ommon </w:t>
      </w:r>
      <w:r w:rsidRPr="009724BE">
        <w:t>M</w:t>
      </w:r>
      <w:r>
        <w:t xml:space="preserve">arine </w:t>
      </w:r>
      <w:r w:rsidRPr="009724BE">
        <w:t>D</w:t>
      </w:r>
      <w:r>
        <w:t xml:space="preserve">ata </w:t>
      </w:r>
      <w:r w:rsidRPr="009724BE">
        <w:t>S</w:t>
      </w:r>
      <w:r>
        <w:t>tructure</w:t>
      </w:r>
      <w:r w:rsidRPr="009724BE">
        <w:t>)</w:t>
      </w:r>
    </w:p>
    <w:p w14:paraId="64B7E5B7" w14:textId="3E577BE1" w:rsidR="009724BE" w:rsidRDefault="009724BE" w:rsidP="009724BE">
      <w:pPr>
        <w:pStyle w:val="Bullet1"/>
      </w:pPr>
      <w:r w:rsidRPr="009724BE">
        <w:t>Data models and data encoding (IVEF, S-100, S-200, A</w:t>
      </w:r>
      <w:r>
        <w:t xml:space="preserve">pplication </w:t>
      </w:r>
      <w:r w:rsidRPr="009724BE">
        <w:t>S</w:t>
      </w:r>
      <w:r>
        <w:t xml:space="preserve">pecific </w:t>
      </w:r>
      <w:r w:rsidRPr="009724BE">
        <w:t>M</w:t>
      </w:r>
      <w:r>
        <w:t>essages</w:t>
      </w:r>
      <w:r w:rsidRPr="009724BE">
        <w:t>)</w:t>
      </w:r>
    </w:p>
    <w:p w14:paraId="5FE0280E" w14:textId="12921128" w:rsidR="009724BE" w:rsidRDefault="009724BE" w:rsidP="009724BE">
      <w:pPr>
        <w:pStyle w:val="Bullet1"/>
      </w:pPr>
      <w:r w:rsidRPr="009724BE">
        <w:lastRenderedPageBreak/>
        <w:t>Data exchange systems (Traffic Information)</w:t>
      </w:r>
    </w:p>
    <w:p w14:paraId="05F81BC1" w14:textId="2A3915C5" w:rsidR="009724BE" w:rsidRDefault="009724BE" w:rsidP="009724BE">
      <w:pPr>
        <w:pStyle w:val="Bullet1"/>
      </w:pPr>
      <w:r>
        <w:t>User requirements</w:t>
      </w:r>
    </w:p>
    <w:p w14:paraId="1A4D8020" w14:textId="6D721EDA" w:rsidR="009724BE" w:rsidRPr="00BE0675" w:rsidRDefault="009724BE" w:rsidP="009724BE">
      <w:pPr>
        <w:pStyle w:val="Bullet1"/>
      </w:pPr>
      <w:r w:rsidRPr="009724BE">
        <w:t>Terminology and symbology (IALA Dictionary)</w:t>
      </w:r>
    </w:p>
    <w:p w14:paraId="26337B12" w14:textId="2C89075D" w:rsidR="004259CB" w:rsidRPr="004259CB" w:rsidRDefault="004259CB" w:rsidP="004259CB">
      <w:pPr>
        <w:pStyle w:val="Heading1"/>
        <w:tabs>
          <w:tab w:val="clear" w:pos="0"/>
        </w:tabs>
        <w:spacing w:before="0"/>
        <w:ind w:left="0" w:firstLine="0"/>
        <w:rPr>
          <w:caps w:val="0"/>
        </w:rPr>
      </w:pPr>
      <w:bookmarkStart w:id="18" w:name="_Toc455587604"/>
      <w:bookmarkStart w:id="19" w:name="_Toc455589136"/>
      <w:bookmarkStart w:id="20" w:name="_Toc432687599"/>
      <w:bookmarkStart w:id="21" w:name="_Toc464033447"/>
      <w:bookmarkStart w:id="22" w:name="_Toc464136442"/>
      <w:bookmarkStart w:id="23" w:name="_Toc464139608"/>
      <w:bookmarkEnd w:id="18"/>
      <w:bookmarkEnd w:id="19"/>
      <w:r w:rsidRPr="004259CB">
        <w:rPr>
          <w:caps w:val="0"/>
        </w:rPr>
        <w:t>REFERENCED DOCUMENT</w:t>
      </w:r>
      <w:r w:rsidR="00757F9E" w:rsidRPr="004259CB">
        <w:rPr>
          <w:caps w:val="0"/>
        </w:rPr>
        <w:t>S</w:t>
      </w:r>
      <w:bookmarkEnd w:id="20"/>
      <w:bookmarkEnd w:id="21"/>
      <w:bookmarkEnd w:id="22"/>
      <w:bookmarkEnd w:id="23"/>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BodyText"/>
      </w:pPr>
      <w:bookmarkStart w:id="24" w:name="_Toc455589139"/>
      <w:bookmarkEnd w:id="24"/>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405"/>
        <w:gridCol w:w="1559"/>
        <w:gridCol w:w="5865"/>
      </w:tblGrid>
      <w:tr w:rsidR="004259CB" w:rsidRPr="004259CB" w14:paraId="0C5F35C5" w14:textId="77777777" w:rsidTr="003821E0">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59"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C17EF7" w:rsidRPr="004259CB" w14:paraId="1909AF4F" w14:textId="77777777" w:rsidTr="003821E0">
        <w:trPr>
          <w:jc w:val="center"/>
        </w:trPr>
        <w:tc>
          <w:tcPr>
            <w:tcW w:w="2405" w:type="dxa"/>
            <w:vMerge w:val="restart"/>
          </w:tcPr>
          <w:p w14:paraId="4D2788F9" w14:textId="518AF3E2" w:rsidR="00C17EF7" w:rsidRPr="00085375" w:rsidRDefault="00C17EF7" w:rsidP="00BA0EEF">
            <w:pPr>
              <w:spacing w:before="120" w:after="120"/>
              <w:rPr>
                <w:b/>
                <w:sz w:val="22"/>
                <w:lang w:val="en-GB"/>
              </w:rPr>
            </w:pPr>
            <w:r w:rsidRPr="00C17EF7">
              <w:rPr>
                <w:b/>
                <w:sz w:val="22"/>
                <w:lang w:val="en-GB"/>
              </w:rPr>
              <w:t>Data models and data encoding (IVEF, S-100, S-200, Application Specific Messages)</w:t>
            </w:r>
          </w:p>
        </w:tc>
        <w:tc>
          <w:tcPr>
            <w:tcW w:w="1559" w:type="dxa"/>
          </w:tcPr>
          <w:p w14:paraId="00BE882F" w14:textId="782DC999" w:rsidR="00C17EF7" w:rsidRDefault="00C20472" w:rsidP="00C20472">
            <w:pPr>
              <w:spacing w:before="120" w:after="120"/>
              <w:rPr>
                <w:sz w:val="22"/>
                <w:lang w:val="en-GB"/>
              </w:rPr>
            </w:pPr>
            <w:r>
              <w:rPr>
                <w:sz w:val="22"/>
                <w:lang w:val="en-GB"/>
              </w:rPr>
              <w:t>1070-</w:t>
            </w:r>
            <w:r w:rsidR="00931BD8">
              <w:rPr>
                <w:sz w:val="22"/>
                <w:lang w:val="en-GB"/>
              </w:rPr>
              <w:t>R0144</w:t>
            </w:r>
            <w:r>
              <w:rPr>
                <w:sz w:val="22"/>
                <w:lang w:val="en-GB"/>
              </w:rPr>
              <w:t>(</w:t>
            </w:r>
            <w:r w:rsidR="00C17EF7">
              <w:rPr>
                <w:sz w:val="22"/>
                <w:lang w:val="en-GB"/>
              </w:rPr>
              <w:t>e-NAV-144</w:t>
            </w:r>
            <w:r>
              <w:rPr>
                <w:sz w:val="22"/>
                <w:lang w:val="en-GB"/>
              </w:rPr>
              <w:t>)</w:t>
            </w:r>
          </w:p>
        </w:tc>
        <w:tc>
          <w:tcPr>
            <w:tcW w:w="5865" w:type="dxa"/>
          </w:tcPr>
          <w:p w14:paraId="287B30BE" w14:textId="0F9BFA48" w:rsidR="00C17EF7" w:rsidRPr="00033773" w:rsidRDefault="00C17EF7" w:rsidP="00BA0EEF">
            <w:pPr>
              <w:spacing w:before="120" w:after="120"/>
              <w:rPr>
                <w:sz w:val="22"/>
                <w:lang w:val="en-GB"/>
              </w:rPr>
            </w:pPr>
            <w:r w:rsidRPr="00C17EF7">
              <w:rPr>
                <w:sz w:val="22"/>
                <w:lang w:val="en-GB"/>
              </w:rPr>
              <w:t>Harmonized implementation of Application Specific Message</w:t>
            </w:r>
            <w:r>
              <w:rPr>
                <w:sz w:val="22"/>
                <w:lang w:val="en-GB"/>
              </w:rPr>
              <w:t>s</w:t>
            </w:r>
            <w:r w:rsidRPr="00C17EF7">
              <w:rPr>
                <w:sz w:val="22"/>
                <w:lang w:val="en-GB"/>
              </w:rPr>
              <w:t xml:space="preserve"> (ASM)</w:t>
            </w:r>
          </w:p>
        </w:tc>
      </w:tr>
      <w:tr w:rsidR="00C17EF7" w:rsidRPr="004259CB" w14:paraId="7919D3E6" w14:textId="77777777" w:rsidTr="003821E0">
        <w:trPr>
          <w:jc w:val="center"/>
        </w:trPr>
        <w:tc>
          <w:tcPr>
            <w:tcW w:w="2405" w:type="dxa"/>
            <w:vMerge/>
          </w:tcPr>
          <w:p w14:paraId="23973737" w14:textId="421D7ACB" w:rsidR="00C17EF7" w:rsidRPr="00085375" w:rsidRDefault="00C17EF7" w:rsidP="00BA0EEF">
            <w:pPr>
              <w:spacing w:before="120" w:after="120"/>
              <w:rPr>
                <w:b/>
                <w:sz w:val="22"/>
                <w:lang w:val="en-GB"/>
              </w:rPr>
            </w:pPr>
          </w:p>
        </w:tc>
        <w:tc>
          <w:tcPr>
            <w:tcW w:w="1559" w:type="dxa"/>
          </w:tcPr>
          <w:p w14:paraId="7B2DFC13" w14:textId="4D1A94A4" w:rsidR="00C17EF7" w:rsidRDefault="00C20472" w:rsidP="00C20472">
            <w:pPr>
              <w:spacing w:before="120" w:after="120"/>
              <w:rPr>
                <w:sz w:val="22"/>
                <w:lang w:val="en-GB"/>
              </w:rPr>
            </w:pPr>
            <w:r>
              <w:rPr>
                <w:sz w:val="22"/>
                <w:lang w:val="en-GB"/>
              </w:rPr>
              <w:t>1070-</w:t>
            </w:r>
            <w:r w:rsidR="00931BD8">
              <w:rPr>
                <w:sz w:val="22"/>
                <w:lang w:val="en-GB"/>
              </w:rPr>
              <w:t>R0147</w:t>
            </w:r>
            <w:r>
              <w:rPr>
                <w:sz w:val="22"/>
                <w:lang w:val="en-GB"/>
              </w:rPr>
              <w:t>(</w:t>
            </w:r>
            <w:r w:rsidR="00C17EF7">
              <w:rPr>
                <w:sz w:val="22"/>
                <w:lang w:val="en-GB"/>
              </w:rPr>
              <w:t>e-NAV-147</w:t>
            </w:r>
            <w:r>
              <w:rPr>
                <w:sz w:val="22"/>
                <w:lang w:val="en-GB"/>
              </w:rPr>
              <w:t>)</w:t>
            </w:r>
          </w:p>
        </w:tc>
        <w:tc>
          <w:tcPr>
            <w:tcW w:w="5865" w:type="dxa"/>
          </w:tcPr>
          <w:p w14:paraId="2E2C6B36" w14:textId="3433429D" w:rsidR="00C17EF7" w:rsidRPr="00033773" w:rsidRDefault="00C17EF7" w:rsidP="00BA0EEF">
            <w:pPr>
              <w:spacing w:before="120" w:after="120"/>
              <w:rPr>
                <w:sz w:val="22"/>
                <w:lang w:val="en-GB"/>
              </w:rPr>
            </w:pPr>
            <w:r w:rsidRPr="00C17EF7">
              <w:rPr>
                <w:sz w:val="22"/>
                <w:lang w:val="en-GB"/>
              </w:rPr>
              <w:t>Product Specification Development and Management</w:t>
            </w:r>
          </w:p>
        </w:tc>
      </w:tr>
      <w:tr w:rsidR="00C17EF7" w:rsidRPr="004259CB" w14:paraId="3B544BD6" w14:textId="77777777" w:rsidTr="003821E0">
        <w:trPr>
          <w:jc w:val="center"/>
        </w:trPr>
        <w:tc>
          <w:tcPr>
            <w:tcW w:w="2405" w:type="dxa"/>
            <w:vMerge/>
          </w:tcPr>
          <w:p w14:paraId="53502410" w14:textId="03B62F7B" w:rsidR="00C17EF7" w:rsidRPr="00085375" w:rsidRDefault="00C17EF7" w:rsidP="00BA0EEF">
            <w:pPr>
              <w:spacing w:before="120" w:after="120"/>
              <w:rPr>
                <w:b/>
                <w:sz w:val="22"/>
                <w:lang w:val="en-GB"/>
              </w:rPr>
            </w:pPr>
          </w:p>
        </w:tc>
        <w:tc>
          <w:tcPr>
            <w:tcW w:w="1559" w:type="dxa"/>
          </w:tcPr>
          <w:p w14:paraId="44844CE8" w14:textId="34797668" w:rsidR="00C17EF7" w:rsidRDefault="00C20472" w:rsidP="00C20472">
            <w:pPr>
              <w:spacing w:before="120" w:after="120"/>
              <w:rPr>
                <w:sz w:val="22"/>
                <w:lang w:val="en-GB"/>
              </w:rPr>
            </w:pPr>
            <w:r>
              <w:rPr>
                <w:sz w:val="22"/>
                <w:lang w:val="en-GB"/>
              </w:rPr>
              <w:t>1070-</w:t>
            </w:r>
            <w:r w:rsidR="009E7022">
              <w:rPr>
                <w:sz w:val="22"/>
                <w:lang w:val="en-GB"/>
              </w:rPr>
              <w:t>R0145</w:t>
            </w:r>
            <w:r w:rsidR="003821E0">
              <w:rPr>
                <w:sz w:val="22"/>
                <w:lang w:val="en-GB"/>
              </w:rPr>
              <w:t>(</w:t>
            </w:r>
            <w:r w:rsidR="00C17EF7">
              <w:rPr>
                <w:sz w:val="22"/>
                <w:lang w:val="en-GB"/>
              </w:rPr>
              <w:t>V-145</w:t>
            </w:r>
            <w:r w:rsidR="003821E0">
              <w:rPr>
                <w:sz w:val="22"/>
                <w:lang w:val="en-GB"/>
              </w:rPr>
              <w:t>)</w:t>
            </w:r>
          </w:p>
        </w:tc>
        <w:tc>
          <w:tcPr>
            <w:tcW w:w="5865" w:type="dxa"/>
          </w:tcPr>
          <w:p w14:paraId="22874AFB" w14:textId="2BA12312" w:rsidR="00C17EF7" w:rsidRPr="00033773" w:rsidRDefault="00C17EF7" w:rsidP="00BA0EEF">
            <w:pPr>
              <w:spacing w:before="120" w:after="120"/>
              <w:rPr>
                <w:sz w:val="22"/>
                <w:lang w:val="en-GB"/>
              </w:rPr>
            </w:pPr>
            <w:r w:rsidRPr="00C17EF7">
              <w:rPr>
                <w:sz w:val="22"/>
                <w:lang w:val="en-GB"/>
              </w:rPr>
              <w:t>The Inter-VTS Exchange Format (IVEF) Service</w:t>
            </w:r>
          </w:p>
        </w:tc>
      </w:tr>
    </w:tbl>
    <w:p w14:paraId="05EE7EB0" w14:textId="77777777" w:rsidR="004259CB" w:rsidRPr="004259CB" w:rsidRDefault="004259CB" w:rsidP="004259CB">
      <w:pPr>
        <w:rPr>
          <w:lang w:val="en-GB"/>
        </w:rPr>
      </w:pPr>
      <w:bookmarkStart w:id="25" w:name="_Toc432687601"/>
      <w:bookmarkEnd w:id="25"/>
    </w:p>
    <w:p w14:paraId="040E162C" w14:textId="7FD88588" w:rsidR="004259CB" w:rsidRPr="004259CB" w:rsidRDefault="004259CB" w:rsidP="004259CB">
      <w:pPr>
        <w:pStyle w:val="BodyText"/>
      </w:pPr>
      <w:del w:id="26" w:author="Marie-Hélène Grillet" w:date="2017-04-20T16:52:00Z">
        <w:r w:rsidRPr="004259CB" w:rsidDel="00C20472">
          <w:delText>The following Recommendations are</w:delText>
        </w:r>
      </w:del>
      <w:ins w:id="27" w:author="Marie-Hélène Grillet" w:date="2017-04-20T16:52:00Z">
        <w:r w:rsidR="00C20472">
          <w:t>There are no</w:t>
        </w:r>
      </w:ins>
      <w:r w:rsidRPr="004259CB">
        <w:t xml:space="preserve"> </w:t>
      </w:r>
      <w:r w:rsidR="00C20472">
        <w:rPr>
          <w:b/>
        </w:rPr>
        <w:t>i</w:t>
      </w:r>
      <w:r w:rsidRPr="004259CB">
        <w:rPr>
          <w:b/>
        </w:rPr>
        <w:t>nformative</w:t>
      </w:r>
      <w:r w:rsidRPr="004259CB">
        <w:t xml:space="preserve"> provisions </w:t>
      </w:r>
      <w:del w:id="28" w:author="Marie-Hélène Grillet" w:date="2017-04-20T16:52:00Z">
        <w:r w:rsidRPr="004259CB" w:rsidDel="00C20472">
          <w:delText xml:space="preserve">and </w:delText>
        </w:r>
      </w:del>
      <w:ins w:id="29" w:author="Marie-Hélène Grillet" w:date="2017-04-20T16:52:00Z">
        <w:r w:rsidR="00C20472">
          <w:t>that</w:t>
        </w:r>
        <w:r w:rsidR="00C20472" w:rsidRPr="004259CB">
          <w:t xml:space="preserve"> </w:t>
        </w:r>
      </w:ins>
      <w:r w:rsidRPr="006F488D">
        <w:rPr>
          <w:b/>
        </w:rPr>
        <w:t>should</w:t>
      </w:r>
      <w:r w:rsidRPr="004259CB">
        <w:t xml:space="preserve"> be observed if compliance with this Standard is claimed.</w:t>
      </w:r>
    </w:p>
    <w:p w14:paraId="35E154AB" w14:textId="46A55693" w:rsidR="004259CB" w:rsidRPr="004259CB" w:rsidRDefault="004259CB" w:rsidP="004259CB">
      <w:pPr>
        <w:pStyle w:val="Heading1"/>
        <w:tabs>
          <w:tab w:val="clear" w:pos="0"/>
        </w:tabs>
        <w:spacing w:before="0"/>
        <w:ind w:left="0" w:firstLine="0"/>
        <w:rPr>
          <w:caps w:val="0"/>
        </w:rPr>
      </w:pPr>
      <w:bookmarkStart w:id="30" w:name="_Toc464136443"/>
      <w:bookmarkStart w:id="31" w:name="_Toc464139609"/>
      <w:r w:rsidRPr="004259CB">
        <w:rPr>
          <w:caps w:val="0"/>
        </w:rPr>
        <w:t>SUPPLEMENTARY ELEMENTS</w:t>
      </w:r>
      <w:bookmarkEnd w:id="30"/>
      <w:bookmarkEnd w:id="31"/>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32" w:name="_Toc464033448"/>
      <w:bookmarkStart w:id="33" w:name="_Toc464136444"/>
      <w:bookmarkStart w:id="34" w:name="_Toc464139610"/>
      <w:r w:rsidRPr="004259CB">
        <w:rPr>
          <w:caps w:val="0"/>
        </w:rPr>
        <w:t>ADOPTION OF AND AMENDMENT OF STANDARDS</w:t>
      </w:r>
      <w:bookmarkEnd w:id="32"/>
      <w:bookmarkEnd w:id="33"/>
      <w:bookmarkEnd w:id="34"/>
    </w:p>
    <w:p w14:paraId="62034E75" w14:textId="77777777" w:rsidR="004259CB" w:rsidRPr="004259CB" w:rsidRDefault="004259CB" w:rsidP="004259CB">
      <w:pPr>
        <w:pStyle w:val="Sparationtitre1"/>
        <w:rPr>
          <w:lang w:val="en-GB"/>
        </w:rPr>
      </w:pPr>
    </w:p>
    <w:p w14:paraId="33E5B8DE" w14:textId="61E170B9" w:rsidR="004259CB" w:rsidRPr="004259CB" w:rsidRDefault="004259CB" w:rsidP="004259CB">
      <w:pPr>
        <w:pStyle w:val="BodyText"/>
      </w:pPr>
      <w:r w:rsidRPr="004259CB">
        <w:t>IALA Standards may be adopted or amended by a majority</w:t>
      </w:r>
      <w:r w:rsidR="00C20472">
        <w:t xml:space="preserve"> vote at a General Assembly of n</w:t>
      </w:r>
      <w:r w:rsidRPr="004259CB">
        <w:t>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5" w:name="_Toc464033449"/>
      <w:bookmarkStart w:id="36" w:name="_Toc455589152"/>
      <w:bookmarkStart w:id="37" w:name="_Toc455589153"/>
      <w:bookmarkStart w:id="38" w:name="_Toc455589154"/>
      <w:bookmarkStart w:id="39" w:name="_Toc455589155"/>
      <w:bookmarkStart w:id="40" w:name="_Toc455589156"/>
      <w:bookmarkStart w:id="41" w:name="_Toc455589157"/>
      <w:bookmarkStart w:id="42" w:name="_Toc455589158"/>
      <w:bookmarkStart w:id="43" w:name="_Toc455589159"/>
      <w:bookmarkStart w:id="44" w:name="_Toc455589160"/>
      <w:bookmarkStart w:id="45" w:name="_Toc455589161"/>
      <w:bookmarkStart w:id="46" w:name="_Toc455589162"/>
      <w:bookmarkStart w:id="47" w:name="_Toc455589163"/>
      <w:bookmarkStart w:id="48" w:name="_Toc455589164"/>
      <w:bookmarkStart w:id="49" w:name="_Toc455589165"/>
      <w:bookmarkStart w:id="50" w:name="_Toc455589166"/>
      <w:bookmarkStart w:id="51" w:name="_Toc455589167"/>
      <w:bookmarkStart w:id="52" w:name="_Toc455589168"/>
      <w:bookmarkStart w:id="53" w:name="_Toc455589169"/>
      <w:bookmarkStart w:id="54" w:name="_Toc455589170"/>
      <w:bookmarkStart w:id="55" w:name="_Toc455589171"/>
      <w:bookmarkStart w:id="56" w:name="_Toc464033450"/>
      <w:bookmarkStart w:id="57" w:name="_Toc464033451"/>
      <w:bookmarkStart w:id="58" w:name="_Toc432687611"/>
      <w:bookmarkStart w:id="59" w:name="_Toc464033452"/>
      <w:bookmarkStart w:id="60" w:name="_Toc464136445"/>
      <w:bookmarkStart w:id="61" w:name="_Toc464139611"/>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4259CB">
        <w:rPr>
          <w:caps w:val="0"/>
        </w:rPr>
        <w:t>DOCUMENT HISTORY</w:t>
      </w:r>
      <w:bookmarkEnd w:id="58"/>
      <w:bookmarkEnd w:id="59"/>
      <w:bookmarkEnd w:id="60"/>
      <w:bookmarkEnd w:id="61"/>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05DD6" w14:textId="77777777" w:rsidR="00B27E0C" w:rsidRDefault="00B27E0C" w:rsidP="003274DB">
      <w:r>
        <w:separator/>
      </w:r>
    </w:p>
  </w:endnote>
  <w:endnote w:type="continuationSeparator" w:id="0">
    <w:p w14:paraId="47040949" w14:textId="77777777" w:rsidR="00B27E0C" w:rsidRDefault="00B27E0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1E5B9" w14:textId="77777777" w:rsidR="003821E0" w:rsidRDefault="003821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681B2" w14:textId="77777777" w:rsidR="00857580" w:rsidRDefault="00857580" w:rsidP="008747E0">
    <w:pPr>
      <w:pStyle w:val="Footer"/>
      <w:rPr>
        <w:lang w:val="en-GB"/>
      </w:rPr>
    </w:pPr>
    <w:r>
      <w:rPr>
        <w:noProof/>
        <w:lang w:val="nl-NL" w:eastAsia="nl-NL"/>
      </w:rPr>
      <mc:AlternateContent>
        <mc:Choice Requires="wps">
          <w:drawing>
            <wp:anchor distT="0" distB="0" distL="114300" distR="114300" simplePos="0" relativeHeight="251652608" behindDoc="0" locked="0" layoutInCell="1" allowOverlap="1" wp14:anchorId="7BFBF8D0" wp14:editId="4948460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5091795"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nl-NL" w:eastAsia="nl-NL"/>
      </w:rPr>
      <w:drawing>
        <wp:anchor distT="0" distB="0" distL="114300" distR="114300" simplePos="0" relativeHeight="251651584" behindDoc="1" locked="0" layoutInCell="1" allowOverlap="1" wp14:anchorId="6E073939" wp14:editId="74B497D8">
          <wp:simplePos x="0" y="0"/>
          <wp:positionH relativeFrom="page">
            <wp:posOffset>543560</wp:posOffset>
          </wp:positionH>
          <wp:positionV relativeFrom="page">
            <wp:posOffset>9725025</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4D311" w14:textId="77777777" w:rsidR="003821E0" w:rsidRDefault="003821E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3821E0" w:rsidP="00CB19DB">
    <w:pPr>
      <w:pStyle w:val="Footerportrait"/>
      <w:rPr>
        <w:rStyle w:val="PageNumber"/>
        <w:szCs w:val="15"/>
      </w:rPr>
    </w:pPr>
    <w:fldSimple w:instr=" STYLEREF &quot;Document type&quot; \* MERGEFORMAT ">
      <w:r w:rsidR="00322203">
        <w:t>IALA Standard</w:t>
      </w:r>
    </w:fldSimple>
    <w:r w:rsidR="00857580" w:rsidRPr="00C907DF">
      <w:t xml:space="preserve"> </w:t>
    </w:r>
    <w:fldSimple w:instr=" STYLEREF &quot;Document number&quot; \* MERGEFORMAT ">
      <w:r w:rsidR="00322203">
        <w:t>1070</w:t>
      </w:r>
    </w:fldSimple>
    <w:r w:rsidR="00857580" w:rsidRPr="00C907DF">
      <w:t xml:space="preserve"> –</w:t>
    </w:r>
    <w:r w:rsidR="00857580">
      <w:t xml:space="preserve"> </w:t>
    </w:r>
    <w:fldSimple w:instr=" STYLEREF &quot;Document name&quot; \* MERGEFORMAT ">
      <w:r w:rsidR="00322203">
        <w:t>Information Services</w:t>
      </w:r>
    </w:fldSimple>
  </w:p>
  <w:p w14:paraId="19BC5EB7" w14:textId="1902E40F" w:rsidR="00857580" w:rsidRPr="00CB19DB" w:rsidRDefault="003821E0" w:rsidP="00CB19DB">
    <w:pPr>
      <w:pStyle w:val="Footerportrait"/>
    </w:pPr>
    <w:fldSimple w:instr=" STYLEREF &quot;Edition number&quot; \* MERGEFORMAT ">
      <w:r w:rsidR="00322203">
        <w:t>Edition 1.0</w:t>
      </w:r>
    </w:fldSimple>
    <w:r w:rsidR="00857580">
      <w:t xml:space="preserve">  </w:t>
    </w:r>
    <w:fldSimple w:instr=" STYLEREF &quot;Document date&quot; \* MERGEFORMAT ">
      <w:r w:rsidR="00322203">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322203">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993ED" w14:textId="77777777" w:rsidR="00B27E0C" w:rsidRDefault="00B27E0C" w:rsidP="003274DB">
      <w:r>
        <w:separator/>
      </w:r>
    </w:p>
  </w:footnote>
  <w:footnote w:type="continuationSeparator" w:id="0">
    <w:p w14:paraId="36124DC9" w14:textId="77777777" w:rsidR="00B27E0C" w:rsidRDefault="00B27E0C"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0B3EF" w14:textId="3281519E" w:rsidR="006F488D" w:rsidRDefault="00322203">
    <w:pPr>
      <w:pStyle w:val="Header"/>
    </w:pPr>
    <w:r>
      <w:rPr>
        <w:noProof/>
      </w:rPr>
      <w:pict w14:anchorId="1BC012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5"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E3D37" w14:textId="6BB74142" w:rsidR="006F488D" w:rsidRDefault="00322203">
    <w:pPr>
      <w:pStyle w:val="Header"/>
    </w:pPr>
    <w:r>
      <w:rPr>
        <w:noProof/>
      </w:rPr>
      <w:pict w14:anchorId="629791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0"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E1D94" w14:textId="49FBD162" w:rsidR="00857580" w:rsidRPr="00ED2A8D" w:rsidRDefault="00322203" w:rsidP="00C20472">
    <w:pPr>
      <w:pStyle w:val="Header"/>
      <w:jc w:val="right"/>
      <w:rPr>
        <w:lang w:val="en-GB"/>
      </w:rPr>
    </w:pPr>
    <w:r>
      <w:rPr>
        <w:sz w:val="22"/>
        <w:lang w:val="en-GB"/>
      </w:rPr>
      <w:t xml:space="preserve">ARM6-3.1.7 </w:t>
    </w:r>
    <w:r>
      <w:rPr>
        <w:sz w:val="22"/>
        <w:lang w:val="en-GB"/>
      </w:rPr>
      <w:t>(</w:t>
    </w:r>
    <w:r w:rsidR="00D016AF">
      <w:rPr>
        <w:sz w:val="22"/>
        <w:lang w:val="en-GB"/>
      </w:rPr>
      <w:t>PAP33-</w:t>
    </w:r>
    <w:r w:rsidR="00C20472">
      <w:rPr>
        <w:sz w:val="22"/>
        <w:lang w:val="en-GB"/>
      </w:rPr>
      <w:t>18-7</w:t>
    </w:r>
    <w:r>
      <w:rPr>
        <w:noProof/>
        <w:sz w:val="16"/>
        <w:szCs w:val="16"/>
      </w:rPr>
      <w:pict w14:anchorId="6CD0C2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6"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D016AF">
      <w:rPr>
        <w:noProof/>
        <w:sz w:val="16"/>
        <w:szCs w:val="16"/>
        <w:lang w:val="nl-NL" w:eastAsia="nl-NL"/>
      </w:rPr>
      <w:drawing>
        <wp:anchor distT="0" distB="0" distL="114300" distR="114300" simplePos="0" relativeHeight="251656192" behindDoc="1" locked="0" layoutInCell="1" allowOverlap="1" wp14:anchorId="03207D6E" wp14:editId="6A67A0DF">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Pr>
        <w:sz w:val="22"/>
        <w:lang w:val="en-GB"/>
      </w:rPr>
      <w:t>)</w:t>
    </w:r>
    <w:bookmarkStart w:id="0" w:name="_GoBack"/>
    <w:bookmarkEnd w:id="0"/>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62F5347" w:rsidR="00857580" w:rsidRPr="00ED2A8D" w:rsidRDefault="00C20472" w:rsidP="00C20472">
    <w:pPr>
      <w:pStyle w:val="Header"/>
      <w:tabs>
        <w:tab w:val="left" w:pos="6569"/>
      </w:tabs>
      <w:rPr>
        <w:lang w:val="en-GB"/>
      </w:rPr>
    </w:pPr>
    <w:r>
      <w:rPr>
        <w:lang w:val="en-GB"/>
      </w:rPr>
      <w:tab/>
    </w:r>
  </w:p>
  <w:p w14:paraId="74E97DBD" w14:textId="77777777" w:rsidR="00857580" w:rsidRPr="00ED2A8D" w:rsidRDefault="00857580" w:rsidP="001349DB">
    <w:pPr>
      <w:pStyle w:val="Header"/>
      <w:spacing w:line="360" w:lineRule="exact"/>
      <w:rPr>
        <w:lang w:val="en-GB"/>
      </w:rPr>
    </w:pPr>
    <w:r>
      <w:rPr>
        <w:noProof/>
        <w:lang w:val="nl-NL" w:eastAsia="nl-NL"/>
      </w:rPr>
      <w:drawing>
        <wp:anchor distT="0" distB="0" distL="114300" distR="114300" simplePos="0" relativeHeight="251662336" behindDoc="1" locked="0" layoutInCell="1" allowOverlap="1" wp14:anchorId="7FD87733" wp14:editId="24937DA7">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5F16C" w14:textId="31D9284F" w:rsidR="006F488D" w:rsidRDefault="00322203">
    <w:pPr>
      <w:pStyle w:val="Header"/>
    </w:pPr>
    <w:r>
      <w:rPr>
        <w:noProof/>
      </w:rPr>
      <w:pict w14:anchorId="272782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4"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AB76A" w14:textId="5283AC1F" w:rsidR="00C20472" w:rsidRPr="00ED2A8D" w:rsidRDefault="00322203" w:rsidP="00C20472">
    <w:pPr>
      <w:pStyle w:val="Header"/>
      <w:jc w:val="right"/>
      <w:rPr>
        <w:lang w:val="en-GB"/>
      </w:rPr>
    </w:pPr>
    <w:r>
      <w:rPr>
        <w:noProof/>
        <w:sz w:val="16"/>
        <w:szCs w:val="16"/>
      </w:rPr>
      <w:pict w14:anchorId="6C8BE5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449.6pt;height:269.7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408B3D57" w14:textId="77777777" w:rsidR="00C20472" w:rsidRDefault="00C20472" w:rsidP="008747E0">
    <w:pPr>
      <w:pStyle w:val="Header"/>
      <w:rPr>
        <w:lang w:val="en-GB"/>
      </w:rPr>
    </w:pPr>
  </w:p>
  <w:p w14:paraId="38BD18A9" w14:textId="77777777" w:rsidR="00C20472" w:rsidRDefault="00C20472" w:rsidP="008747E0">
    <w:pPr>
      <w:pStyle w:val="Header"/>
      <w:rPr>
        <w:lang w:val="en-GB"/>
      </w:rPr>
    </w:pPr>
  </w:p>
  <w:p w14:paraId="4967CE01" w14:textId="77777777" w:rsidR="00C20472" w:rsidRDefault="00C20472" w:rsidP="008747E0">
    <w:pPr>
      <w:pStyle w:val="Header"/>
      <w:rPr>
        <w:lang w:val="en-GB"/>
      </w:rPr>
    </w:pPr>
  </w:p>
  <w:p w14:paraId="2E56E890" w14:textId="77777777" w:rsidR="00C20472" w:rsidRDefault="00C20472" w:rsidP="008747E0">
    <w:pPr>
      <w:pStyle w:val="Header"/>
      <w:rPr>
        <w:lang w:val="en-GB"/>
      </w:rPr>
    </w:pPr>
  </w:p>
  <w:p w14:paraId="57249AE0" w14:textId="77777777" w:rsidR="00C20472" w:rsidRDefault="00C20472" w:rsidP="008747E0">
    <w:pPr>
      <w:pStyle w:val="Header"/>
      <w:rPr>
        <w:lang w:val="en-GB"/>
      </w:rPr>
    </w:pPr>
  </w:p>
  <w:p w14:paraId="325676EA" w14:textId="77777777" w:rsidR="00C20472" w:rsidRPr="00ED2A8D" w:rsidRDefault="00C20472" w:rsidP="00C20472">
    <w:pPr>
      <w:pStyle w:val="Header"/>
      <w:tabs>
        <w:tab w:val="left" w:pos="6569"/>
      </w:tabs>
      <w:rPr>
        <w:lang w:val="en-GB"/>
      </w:rPr>
    </w:pPr>
    <w:r>
      <w:rPr>
        <w:lang w:val="en-GB"/>
      </w:rPr>
      <w:tab/>
    </w:r>
  </w:p>
  <w:p w14:paraId="3A1CCC4B" w14:textId="2713BCA8" w:rsidR="00C20472" w:rsidRPr="00ED2A8D" w:rsidRDefault="00C20472" w:rsidP="001349DB">
    <w:pPr>
      <w:pStyle w:val="Header"/>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CC9FF" w14:textId="2B26497F" w:rsidR="006F488D" w:rsidRDefault="00322203">
    <w:pPr>
      <w:pStyle w:val="Header"/>
    </w:pPr>
    <w:r>
      <w:rPr>
        <w:noProof/>
      </w:rPr>
      <w:pict w14:anchorId="7B489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8"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824D" w14:textId="343F4E2F" w:rsidR="00857580" w:rsidRPr="00ED2A8D" w:rsidRDefault="00322203" w:rsidP="008747E0">
    <w:pPr>
      <w:pStyle w:val="Header"/>
      <w:rPr>
        <w:lang w:val="en-GB"/>
      </w:rPr>
    </w:pPr>
    <w:r>
      <w:rPr>
        <w:noProof/>
      </w:rPr>
      <w:pict w14:anchorId="5D1CC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9"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5680" behindDoc="1" locked="0" layoutInCell="1" allowOverlap="1" wp14:anchorId="622BD764" wp14:editId="4F3236F9">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D79F9AE" w:rsidR="00857580" w:rsidRPr="00ED2A8D" w:rsidRDefault="003821E0" w:rsidP="006F488D">
    <w:pPr>
      <w:pStyle w:val="Header"/>
      <w:jc w:val="right"/>
      <w:rPr>
        <w:lang w:val="en-GB"/>
      </w:rPr>
    </w:pPr>
    <w:r>
      <w:rPr>
        <w:sz w:val="22"/>
        <w:lang w:val="en-GB"/>
      </w:rPr>
      <w:t>PAP33-18.7</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652F5" w14:textId="62F0C4D4" w:rsidR="006F488D" w:rsidRDefault="00322203">
    <w:pPr>
      <w:pStyle w:val="Header"/>
    </w:pPr>
    <w:r>
      <w:rPr>
        <w:noProof/>
      </w:rPr>
      <w:pict w14:anchorId="064D6A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7"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BCF99" w14:textId="7D96DD7D" w:rsidR="006F488D" w:rsidRDefault="00322203">
    <w:pPr>
      <w:pStyle w:val="Header"/>
    </w:pPr>
    <w:r>
      <w:rPr>
        <w:noProof/>
      </w:rPr>
      <w:pict w14:anchorId="0A7D2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1"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1943A" w14:textId="1417B800" w:rsidR="00857580" w:rsidRPr="00AB623C" w:rsidRDefault="00322203" w:rsidP="003821E0">
    <w:pPr>
      <w:pStyle w:val="Header"/>
      <w:jc w:val="right"/>
      <w:rPr>
        <w:lang w:val="en-GB"/>
      </w:rPr>
    </w:pPr>
    <w:r>
      <w:rPr>
        <w:noProof/>
      </w:rPr>
      <w:pict w14:anchorId="2D11A8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2"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4656" behindDoc="1" locked="0" layoutInCell="1" allowOverlap="1" wp14:anchorId="7265616B" wp14:editId="5473D1E3">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821E0">
      <w:rPr>
        <w:lang w:val="en-GB"/>
      </w:rPr>
      <w:t>PAP33-18.7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e-Hélène Grillet">
    <w15:presenceInfo w15:providerId="AD" w15:userId="S-1-5-21-3036158373-452142988-3095193817-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0675F"/>
    <w:rsid w:val="00016EAF"/>
    <w:rsid w:val="00033773"/>
    <w:rsid w:val="00085375"/>
    <w:rsid w:val="000C711B"/>
    <w:rsid w:val="000D4C23"/>
    <w:rsid w:val="000E5B53"/>
    <w:rsid w:val="001349DB"/>
    <w:rsid w:val="0013794D"/>
    <w:rsid w:val="00192FEB"/>
    <w:rsid w:val="001B1140"/>
    <w:rsid w:val="001C3592"/>
    <w:rsid w:val="001E416D"/>
    <w:rsid w:val="00203BE2"/>
    <w:rsid w:val="002204DA"/>
    <w:rsid w:val="00265AFA"/>
    <w:rsid w:val="0027175D"/>
    <w:rsid w:val="002B6679"/>
    <w:rsid w:val="00304DD8"/>
    <w:rsid w:val="00322203"/>
    <w:rsid w:val="003236FC"/>
    <w:rsid w:val="003274DB"/>
    <w:rsid w:val="003476DC"/>
    <w:rsid w:val="003500F2"/>
    <w:rsid w:val="00366678"/>
    <w:rsid w:val="003821E0"/>
    <w:rsid w:val="00383110"/>
    <w:rsid w:val="003C7C34"/>
    <w:rsid w:val="004028D6"/>
    <w:rsid w:val="00406B02"/>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86F09"/>
    <w:rsid w:val="005A181A"/>
    <w:rsid w:val="0060160B"/>
    <w:rsid w:val="00603E5A"/>
    <w:rsid w:val="006127AC"/>
    <w:rsid w:val="006654C7"/>
    <w:rsid w:val="00666061"/>
    <w:rsid w:val="00680F99"/>
    <w:rsid w:val="006A4DA5"/>
    <w:rsid w:val="006C24DF"/>
    <w:rsid w:val="006C748C"/>
    <w:rsid w:val="006F2D13"/>
    <w:rsid w:val="006F488D"/>
    <w:rsid w:val="0070191F"/>
    <w:rsid w:val="00722086"/>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431CF"/>
    <w:rsid w:val="00850E7F"/>
    <w:rsid w:val="00857580"/>
    <w:rsid w:val="008747E0"/>
    <w:rsid w:val="00890D7E"/>
    <w:rsid w:val="008E2A55"/>
    <w:rsid w:val="009210BC"/>
    <w:rsid w:val="00931BD8"/>
    <w:rsid w:val="009330EF"/>
    <w:rsid w:val="009414E6"/>
    <w:rsid w:val="00971591"/>
    <w:rsid w:val="009724BE"/>
    <w:rsid w:val="00974E99"/>
    <w:rsid w:val="009764FA"/>
    <w:rsid w:val="00980192"/>
    <w:rsid w:val="009B3B25"/>
    <w:rsid w:val="009C79E3"/>
    <w:rsid w:val="009E16EC"/>
    <w:rsid w:val="009E7022"/>
    <w:rsid w:val="009E79A1"/>
    <w:rsid w:val="00A1776A"/>
    <w:rsid w:val="00A549B3"/>
    <w:rsid w:val="00AA70F6"/>
    <w:rsid w:val="00AB326D"/>
    <w:rsid w:val="00AB623C"/>
    <w:rsid w:val="00AB73F4"/>
    <w:rsid w:val="00AC33A2"/>
    <w:rsid w:val="00AC4A94"/>
    <w:rsid w:val="00AF159C"/>
    <w:rsid w:val="00B02CC1"/>
    <w:rsid w:val="00B12B0A"/>
    <w:rsid w:val="00B27E0C"/>
    <w:rsid w:val="00B31A41"/>
    <w:rsid w:val="00B67422"/>
    <w:rsid w:val="00B911C2"/>
    <w:rsid w:val="00B97082"/>
    <w:rsid w:val="00BA0733"/>
    <w:rsid w:val="00BE0675"/>
    <w:rsid w:val="00C065BD"/>
    <w:rsid w:val="00C17EF7"/>
    <w:rsid w:val="00C20472"/>
    <w:rsid w:val="00C23906"/>
    <w:rsid w:val="00C81162"/>
    <w:rsid w:val="00C83666"/>
    <w:rsid w:val="00CA466B"/>
    <w:rsid w:val="00CB19DB"/>
    <w:rsid w:val="00CD0934"/>
    <w:rsid w:val="00CD36BB"/>
    <w:rsid w:val="00CE5E46"/>
    <w:rsid w:val="00CF477F"/>
    <w:rsid w:val="00CF569D"/>
    <w:rsid w:val="00D016AF"/>
    <w:rsid w:val="00D354A9"/>
    <w:rsid w:val="00D43AEF"/>
    <w:rsid w:val="00D6195E"/>
    <w:rsid w:val="00D67D51"/>
    <w:rsid w:val="00D70AFE"/>
    <w:rsid w:val="00D74AE1"/>
    <w:rsid w:val="00D75F79"/>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8D4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4C8D2-0782-47CD-9C78-6893BF1DC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836</Words>
  <Characters>4604</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Wim</cp:lastModifiedBy>
  <cp:revision>4</cp:revision>
  <dcterms:created xsi:type="dcterms:W3CDTF">2017-04-20T14:45:00Z</dcterms:created>
  <dcterms:modified xsi:type="dcterms:W3CDTF">2017-04-20T15:31:00Z</dcterms:modified>
</cp:coreProperties>
</file>